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87D2" w14:textId="22C66BFB" w:rsidR="007173CE" w:rsidRDefault="007D07DF" w:rsidP="007D07DF">
      <w:pPr>
        <w:jc w:val="center"/>
        <w:rPr>
          <w:sz w:val="24"/>
          <w:szCs w:val="24"/>
        </w:rPr>
      </w:pPr>
      <w:r w:rsidRPr="007D07DF">
        <w:rPr>
          <w:sz w:val="24"/>
          <w:szCs w:val="24"/>
        </w:rPr>
        <w:t>Uproszczony harmonogram postępu</w:t>
      </w:r>
      <w:r>
        <w:rPr>
          <w:sz w:val="24"/>
          <w:szCs w:val="24"/>
        </w:rPr>
        <w:t xml:space="preserve"> prac</w:t>
      </w:r>
      <w:r w:rsidRPr="007D07DF">
        <w:rPr>
          <w:sz w:val="24"/>
          <w:szCs w:val="24"/>
        </w:rPr>
        <w:t xml:space="preserve"> oraz zamierzonych terminów odbiorów kamieni milowych CATA</w:t>
      </w:r>
    </w:p>
    <w:p w14:paraId="4E5D06DD" w14:textId="61DD2D3E" w:rsidR="007D07DF" w:rsidRDefault="007D07DF" w:rsidP="007D07DF">
      <w:pPr>
        <w:jc w:val="center"/>
        <w:rPr>
          <w:sz w:val="24"/>
          <w:szCs w:val="24"/>
        </w:rPr>
      </w:pPr>
    </w:p>
    <w:p w14:paraId="7D1D7F02" w14:textId="6F9E679C" w:rsidR="007D07DF" w:rsidRDefault="007D07DF" w:rsidP="007D07DF">
      <w:pPr>
        <w:jc w:val="center"/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200"/>
        <w:tblW w:w="6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520"/>
        <w:gridCol w:w="1280"/>
        <w:gridCol w:w="1740"/>
      </w:tblGrid>
      <w:tr w:rsidR="007D07DF" w:rsidRPr="007D07DF" w14:paraId="3566BAA1" w14:textId="77777777" w:rsidTr="007D07DF">
        <w:trPr>
          <w:trHeight w:val="30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089A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Nazwa działania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C454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Rozpoczęcie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9B49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Zakończenie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3862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Kamień Milowy</w:t>
            </w:r>
          </w:p>
        </w:tc>
      </w:tr>
      <w:tr w:rsidR="007D07DF" w:rsidRPr="007D07DF" w14:paraId="481204D3" w14:textId="77777777" w:rsidTr="007D07DF">
        <w:trPr>
          <w:trHeight w:val="133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80B7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Dostawa Klatek Kotwiących do fundamentów pod Turbiny Wiatrowe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B83B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29.09.2023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8A1C7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29.09.2023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309F7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1</w:t>
            </w:r>
          </w:p>
        </w:tc>
      </w:tr>
      <w:tr w:rsidR="007D07DF" w:rsidRPr="007D07DF" w14:paraId="32324C2F" w14:textId="77777777" w:rsidTr="007D07DF">
        <w:trPr>
          <w:trHeight w:val="6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E00D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Fundamenty pod turbiny 6, 4, 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44E9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22.05.2020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97F5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04.01.2024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487A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2</w:t>
            </w:r>
          </w:p>
        </w:tc>
      </w:tr>
      <w:tr w:rsidR="007D07DF" w:rsidRPr="007D07DF" w14:paraId="3807C796" w14:textId="77777777" w:rsidTr="007D07DF">
        <w:trPr>
          <w:trHeight w:val="6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17513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Fundamenty pod turbiny 1, 2, 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371D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22.05.2020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02BDF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08.04.2024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01022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3</w:t>
            </w:r>
          </w:p>
        </w:tc>
      </w:tr>
      <w:tr w:rsidR="007D07DF" w:rsidRPr="007D07DF" w14:paraId="3A3789A2" w14:textId="77777777" w:rsidTr="007D07DF">
        <w:trPr>
          <w:trHeight w:val="12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9A2A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Udzielenie dostępu do miejsca realizacji inwestycji dla dostawcy Turbin Wiatrowych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6FA79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05.02.2024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DD28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21.06.2024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2245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4</w:t>
            </w:r>
          </w:p>
        </w:tc>
      </w:tr>
      <w:tr w:rsidR="007D07DF" w:rsidRPr="007D07DF" w14:paraId="0FAF7C62" w14:textId="77777777" w:rsidTr="007D07DF">
        <w:trPr>
          <w:trHeight w:val="12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7DA26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Dostawa pierwszych elementów Turbin Wiatrowych na miejsce inwestycji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8DCE3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11.10.2024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DEB0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29.10.2024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C0D5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5</w:t>
            </w:r>
          </w:p>
        </w:tc>
      </w:tr>
      <w:tr w:rsidR="007D07DF" w:rsidRPr="007D07DF" w14:paraId="207ED92C" w14:textId="77777777" w:rsidTr="007D07DF">
        <w:trPr>
          <w:trHeight w:val="12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6D47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Dostawa pozostałych elementów Turbin Wiatrowych na miejsce inwestycji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4270A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29.10.2024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A9A33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06.11.2024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821F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6</w:t>
            </w:r>
          </w:p>
        </w:tc>
      </w:tr>
      <w:tr w:rsidR="007D07DF" w:rsidRPr="007D07DF" w14:paraId="7DE11D66" w14:textId="77777777" w:rsidTr="007D07DF">
        <w:trPr>
          <w:trHeight w:val="9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34D7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Finalizacja Projektu oraz przekazanie terenu inwestycji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FD5C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16.05.2025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DA9C9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16.05.2025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7450E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7</w:t>
            </w:r>
          </w:p>
        </w:tc>
      </w:tr>
      <w:tr w:rsidR="007D07DF" w:rsidRPr="007D07DF" w14:paraId="2C0E2003" w14:textId="77777777" w:rsidTr="007D07DF">
        <w:trPr>
          <w:trHeight w:val="9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C0CD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Zgoda na oddanie do użytku Elektrowni Wiatrowej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E3DEE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17.06.2025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ABBE9" w14:textId="547F9B13" w:rsidR="007D07DF" w:rsidRPr="007D07DF" w:rsidRDefault="00455861" w:rsidP="007D0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  <w:r w:rsidR="007D07DF" w:rsidRPr="007D07DF">
              <w:rPr>
                <w:rFonts w:ascii="Calibri" w:eastAsia="Times New Roman" w:hAnsi="Calibri" w:cs="Calibri"/>
                <w:color w:val="000000"/>
                <w:lang w:eastAsia="pl-PL"/>
              </w:rPr>
              <w:t>.07.2025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BB6D" w14:textId="77777777" w:rsidR="007D07DF" w:rsidRPr="007D07DF" w:rsidRDefault="007D07DF" w:rsidP="007D07D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D07DF">
              <w:rPr>
                <w:rFonts w:ascii="Calibri" w:eastAsia="Times New Roman" w:hAnsi="Calibri" w:cs="Calibri"/>
                <w:lang w:eastAsia="pl-PL"/>
              </w:rPr>
              <w:t>CATA Transfer 8</w:t>
            </w:r>
          </w:p>
        </w:tc>
      </w:tr>
    </w:tbl>
    <w:p w14:paraId="2AF9BD7D" w14:textId="49E73AF4" w:rsidR="007D07DF" w:rsidRDefault="007D07DF" w:rsidP="007D07DF">
      <w:pPr>
        <w:jc w:val="center"/>
        <w:rPr>
          <w:sz w:val="24"/>
          <w:szCs w:val="24"/>
        </w:rPr>
      </w:pPr>
    </w:p>
    <w:p w14:paraId="46CD749D" w14:textId="77777777" w:rsidR="007D07DF" w:rsidRPr="007D07DF" w:rsidRDefault="007D07DF" w:rsidP="007D07DF">
      <w:pPr>
        <w:jc w:val="center"/>
        <w:rPr>
          <w:sz w:val="24"/>
          <w:szCs w:val="24"/>
        </w:rPr>
      </w:pPr>
    </w:p>
    <w:sectPr w:rsidR="007D07DF" w:rsidRPr="007D0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C3105"/>
    <w:multiLevelType w:val="multilevel"/>
    <w:tmpl w:val="3E3A8188"/>
    <w:styleLink w:val="Numeryakapitw"/>
    <w:lvl w:ilvl="0">
      <w:start w:val="1"/>
      <w:numFmt w:val="ordinal"/>
      <w:suff w:val="space"/>
      <w:lvlText w:val="%1"/>
      <w:lvlJc w:val="left"/>
      <w:pPr>
        <w:ind w:left="360" w:hanging="360"/>
      </w:pPr>
      <w:rPr>
        <w:rFonts w:ascii="Calibri" w:hAnsi="Calibri" w:hint="default"/>
        <w:sz w:val="28"/>
      </w:rPr>
    </w:lvl>
    <w:lvl w:ilvl="1">
      <w:start w:val="1"/>
      <w:numFmt w:val="ordinal"/>
      <w:suff w:val="space"/>
      <w:lvlText w:val="%1%2"/>
      <w:lvlJc w:val="left"/>
      <w:pPr>
        <w:ind w:left="720" w:hanging="360"/>
      </w:pPr>
      <w:rPr>
        <w:rFonts w:ascii="Calibri" w:hAnsi="Calibri" w:hint="default"/>
        <w:sz w:val="28"/>
      </w:rPr>
    </w:lvl>
    <w:lvl w:ilvl="2">
      <w:start w:val="1"/>
      <w:numFmt w:val="ordinal"/>
      <w:suff w:val="space"/>
      <w:lvlText w:val="%1%2%3"/>
      <w:lvlJc w:val="left"/>
      <w:pPr>
        <w:ind w:left="1080" w:hanging="360"/>
      </w:pPr>
      <w:rPr>
        <w:rFonts w:ascii="Calibri" w:hAnsi="Calibri" w:hint="default"/>
        <w:sz w:val="28"/>
      </w:rPr>
    </w:lvl>
    <w:lvl w:ilvl="3">
      <w:start w:val="1"/>
      <w:numFmt w:val="lowerLetter"/>
      <w:suff w:val="space"/>
      <w:lvlText w:val="%4"/>
      <w:lvlJc w:val="left"/>
      <w:pPr>
        <w:ind w:left="1440" w:hanging="360"/>
      </w:pPr>
      <w:rPr>
        <w:rFonts w:ascii="Calibri" w:hAnsi="Calibri" w:hint="default"/>
        <w:sz w:val="24"/>
      </w:rPr>
    </w:lvl>
    <w:lvl w:ilvl="4">
      <w:start w:val="1"/>
      <w:numFmt w:val="bullet"/>
      <w:suff w:val="space"/>
      <w:lvlText w:val=""/>
      <w:lvlJc w:val="left"/>
      <w:pPr>
        <w:ind w:left="1800" w:hanging="360"/>
      </w:pPr>
      <w:rPr>
        <w:rFonts w:ascii="Calibri" w:hAnsi="Calibri" w:hint="default"/>
        <w:sz w:val="24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DF"/>
    <w:rsid w:val="00455861"/>
    <w:rsid w:val="007173CE"/>
    <w:rsid w:val="007D07DF"/>
    <w:rsid w:val="00C5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DD87"/>
  <w15:chartTrackingRefBased/>
  <w15:docId w15:val="{A5A0F366-779E-49A5-966E-7F86B97F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D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basedOn w:val="Bezlisty"/>
    <w:uiPriority w:val="99"/>
    <w:rsid w:val="00C54D3D"/>
  </w:style>
  <w:style w:type="numbering" w:customStyle="1" w:styleId="Numeryakapitw">
    <w:name w:val="Numery_akapitów"/>
    <w:basedOn w:val="Bezlisty"/>
    <w:uiPriority w:val="99"/>
    <w:rsid w:val="00C54D3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786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Jeżak Kamil</dc:creator>
  <cp:keywords/>
  <dc:description/>
  <cp:lastModifiedBy>Wencka Paweł</cp:lastModifiedBy>
  <cp:revision>2</cp:revision>
  <dcterms:created xsi:type="dcterms:W3CDTF">2023-12-11T11:49:00Z</dcterms:created>
  <dcterms:modified xsi:type="dcterms:W3CDTF">2024-01-11T13:23:00Z</dcterms:modified>
</cp:coreProperties>
</file>